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6CC56" w14:textId="6F2674B3"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4AC786AE">
        <w:rPr>
          <w:rFonts w:ascii="Corbel" w:eastAsia="Calibri" w:hAnsi="Corbel" w:cs="Times New Roman"/>
          <w:i/>
          <w:iCs/>
        </w:rPr>
        <w:t>Załącznik nr</w:t>
      </w:r>
      <w:r w:rsidR="00A0435F" w:rsidRPr="4AC786AE">
        <w:rPr>
          <w:rFonts w:ascii="Corbel" w:eastAsia="Calibri" w:hAnsi="Corbel" w:cs="Times New Roman"/>
          <w:i/>
          <w:iCs/>
        </w:rPr>
        <w:t xml:space="preserve"> 1.5 do Zarządzenia Rektora UR </w:t>
      </w:r>
      <w:r w:rsidRPr="4AC786AE">
        <w:rPr>
          <w:rFonts w:ascii="Corbel" w:eastAsia="Calibri" w:hAnsi="Corbel" w:cs="Times New Roman"/>
          <w:i/>
          <w:iCs/>
        </w:rPr>
        <w:t xml:space="preserve">nr </w:t>
      </w:r>
      <w:r w:rsidR="0007401E" w:rsidRPr="0007401E">
        <w:rPr>
          <w:rFonts w:ascii="Corbel" w:eastAsia="Calibri" w:hAnsi="Corbel" w:cs="Times New Roman"/>
          <w:bCs/>
          <w:i/>
          <w:iCs/>
        </w:rPr>
        <w:t>61/2025</w:t>
      </w:r>
    </w:p>
    <w:p w14:paraId="511F810C" w14:textId="42C6E83D" w:rsidR="4AC786AE" w:rsidRDefault="4AC786AE" w:rsidP="4AC786AE">
      <w:pPr>
        <w:spacing w:after="0" w:line="240" w:lineRule="auto"/>
        <w:rPr>
          <w:rFonts w:ascii="Corbel" w:eastAsia="Calibri" w:hAnsi="Corbel" w:cs="Times New Roman"/>
          <w:b/>
          <w:bCs/>
          <w:smallCaps/>
          <w:sz w:val="24"/>
          <w:szCs w:val="24"/>
        </w:rPr>
      </w:pPr>
    </w:p>
    <w:p w14:paraId="408092DD" w14:textId="1CA93B76" w:rsidR="7AD0CBB9" w:rsidRDefault="7AD0CBB9" w:rsidP="4AC786AE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4AC786AE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4AC786AE">
        <w:rPr>
          <w:rFonts w:ascii="Corbel" w:eastAsia="Corbel" w:hAnsi="Corbel" w:cs="Corbel"/>
          <w:sz w:val="24"/>
          <w:szCs w:val="24"/>
        </w:rPr>
        <w:t xml:space="preserve"> </w:t>
      </w:r>
    </w:p>
    <w:p w14:paraId="339E7760" w14:textId="08EB9652" w:rsidR="7AD0CBB9" w:rsidRDefault="7AD0CBB9" w:rsidP="4AC786AE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4AC786AE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4AC786AE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07401E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07401E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07401E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07401E">
        <w:rPr>
          <w:rFonts w:ascii="Corbel" w:eastAsia="Corbel" w:hAnsi="Corbel" w:cs="Corbel"/>
          <w:b/>
          <w:bCs/>
          <w:sz w:val="24"/>
          <w:szCs w:val="24"/>
        </w:rPr>
        <w:t>7</w:t>
      </w:r>
      <w:r w:rsidRPr="4AC786AE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4AC786AE">
        <w:rPr>
          <w:rFonts w:ascii="Corbel" w:eastAsia="Corbel" w:hAnsi="Corbel" w:cs="Corbel"/>
          <w:sz w:val="24"/>
          <w:szCs w:val="24"/>
        </w:rPr>
        <w:t xml:space="preserve"> </w:t>
      </w:r>
    </w:p>
    <w:p w14:paraId="7F9737D7" w14:textId="13A07193" w:rsidR="7AD0CBB9" w:rsidRDefault="7AD0CBB9" w:rsidP="4AC786AE">
      <w:pPr>
        <w:spacing w:after="0"/>
        <w:jc w:val="both"/>
        <w:rPr>
          <w:rFonts w:ascii="Corbel" w:eastAsia="Corbel" w:hAnsi="Corbel" w:cs="Corbel"/>
          <w:sz w:val="18"/>
          <w:szCs w:val="18"/>
        </w:rPr>
      </w:pPr>
      <w:r w:rsidRPr="4AC786AE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4AC786AE">
        <w:rPr>
          <w:rFonts w:ascii="Corbel" w:eastAsia="Corbel" w:hAnsi="Corbel" w:cs="Corbel"/>
          <w:i/>
          <w:iCs/>
        </w:rPr>
        <w:t>(skrajne daty</w:t>
      </w:r>
      <w:r w:rsidRPr="4AC786AE">
        <w:rPr>
          <w:rFonts w:ascii="Corbel" w:eastAsia="Corbel" w:hAnsi="Corbel" w:cs="Corbel"/>
          <w:sz w:val="18"/>
          <w:szCs w:val="18"/>
        </w:rPr>
        <w:t xml:space="preserve">) </w:t>
      </w:r>
    </w:p>
    <w:p w14:paraId="592B5D23" w14:textId="250E34A7" w:rsidR="7AD0CBB9" w:rsidRDefault="7AD0CBB9" w:rsidP="4AC786AE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4AC786AE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07401E">
        <w:rPr>
          <w:rFonts w:ascii="Corbel" w:eastAsia="Corbel" w:hAnsi="Corbel" w:cs="Corbel"/>
          <w:b/>
          <w:bCs/>
          <w:sz w:val="24"/>
          <w:szCs w:val="24"/>
        </w:rPr>
        <w:t>6</w:t>
      </w:r>
      <w:r w:rsidRPr="4AC786AE">
        <w:rPr>
          <w:rFonts w:ascii="Corbel" w:eastAsia="Corbel" w:hAnsi="Corbel" w:cs="Corbel"/>
          <w:sz w:val="24"/>
          <w:szCs w:val="24"/>
        </w:rPr>
        <w:t>/</w:t>
      </w:r>
      <w:r w:rsidRPr="4AC786AE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07401E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06A8EDE6" w14:textId="5A841E2D" w:rsidR="4AC786AE" w:rsidRDefault="4AC786AE" w:rsidP="4AC786AE">
      <w:pPr>
        <w:spacing w:after="0"/>
        <w:ind w:left="198" w:hanging="198"/>
        <w:jc w:val="both"/>
        <w:rPr>
          <w:rFonts w:ascii="Times New Roman" w:eastAsia="Times New Roman" w:hAnsi="Times New Roman" w:cs="Times New Roman"/>
        </w:rPr>
      </w:pPr>
    </w:p>
    <w:p w14:paraId="47C0EAE2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EE6E64" w:rsidRPr="00EE6E64" w14:paraId="33D0656B" w14:textId="77777777" w:rsidTr="0007401E">
        <w:tc>
          <w:tcPr>
            <w:tcW w:w="4565" w:type="dxa"/>
            <w:vAlign w:val="center"/>
          </w:tcPr>
          <w:p w14:paraId="4EFFCC39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5216" w:type="dxa"/>
            <w:vAlign w:val="center"/>
          </w:tcPr>
          <w:p w14:paraId="464A84AB" w14:textId="77777777" w:rsidR="00EE6E64" w:rsidRPr="0007401E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07401E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Socjologia codzienności</w:t>
            </w:r>
          </w:p>
        </w:tc>
      </w:tr>
      <w:tr w:rsidR="00EE6E64" w:rsidRPr="00EE6E64" w14:paraId="60EDDA4A" w14:textId="77777777" w:rsidTr="0007401E">
        <w:tc>
          <w:tcPr>
            <w:tcW w:w="4565" w:type="dxa"/>
            <w:vAlign w:val="center"/>
          </w:tcPr>
          <w:p w14:paraId="5CCF96C8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5216" w:type="dxa"/>
            <w:vAlign w:val="center"/>
          </w:tcPr>
          <w:p w14:paraId="22D8597D" w14:textId="42A6FC04" w:rsidR="00EE6E64" w:rsidRPr="00430BA2" w:rsidRDefault="00443B1D" w:rsidP="090D1510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90D1510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S2S[4]F_01</w:t>
            </w:r>
          </w:p>
        </w:tc>
      </w:tr>
      <w:tr w:rsidR="00EE6E64" w:rsidRPr="00EE6E64" w14:paraId="6E1613A9" w14:textId="77777777" w:rsidTr="0007401E">
        <w:tc>
          <w:tcPr>
            <w:tcW w:w="4565" w:type="dxa"/>
            <w:vAlign w:val="center"/>
          </w:tcPr>
          <w:p w14:paraId="1FDC2678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5216" w:type="dxa"/>
            <w:vAlign w:val="center"/>
          </w:tcPr>
          <w:p w14:paraId="5BBC9E69" w14:textId="1CFED527" w:rsidR="00EE6E64" w:rsidRPr="00430BA2" w:rsidRDefault="0007401E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 xml:space="preserve">Wydział </w:t>
            </w:r>
            <w:r w:rsidR="00F26381" w:rsidRPr="00430BA2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Nauk Społecznych</w:t>
            </w:r>
          </w:p>
        </w:tc>
      </w:tr>
      <w:tr w:rsidR="00EE6E64" w:rsidRPr="00EE6E64" w14:paraId="3C64C757" w14:textId="77777777" w:rsidTr="0007401E">
        <w:tc>
          <w:tcPr>
            <w:tcW w:w="4565" w:type="dxa"/>
            <w:vAlign w:val="center"/>
          </w:tcPr>
          <w:p w14:paraId="5FFD1B5A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5216" w:type="dxa"/>
            <w:vAlign w:val="center"/>
          </w:tcPr>
          <w:p w14:paraId="0C0F2756" w14:textId="49363C1E" w:rsidR="00EE6E64" w:rsidRPr="00430BA2" w:rsidRDefault="00803905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803905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Instytut Nauk Socjologicznych</w:t>
            </w:r>
          </w:p>
        </w:tc>
      </w:tr>
      <w:tr w:rsidR="00EE6E64" w:rsidRPr="00EE6E64" w14:paraId="7D804366" w14:textId="77777777" w:rsidTr="0007401E">
        <w:tc>
          <w:tcPr>
            <w:tcW w:w="4565" w:type="dxa"/>
            <w:vAlign w:val="center"/>
          </w:tcPr>
          <w:p w14:paraId="014017D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5216" w:type="dxa"/>
            <w:vAlign w:val="center"/>
          </w:tcPr>
          <w:p w14:paraId="12DE8425" w14:textId="77777777" w:rsidR="00EE6E64" w:rsidRPr="00430BA2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430BA2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Socjologia</w:t>
            </w:r>
          </w:p>
        </w:tc>
      </w:tr>
      <w:tr w:rsidR="00EE6E64" w:rsidRPr="00EE6E64" w14:paraId="61F5ACF3" w14:textId="77777777" w:rsidTr="0007401E">
        <w:tc>
          <w:tcPr>
            <w:tcW w:w="4565" w:type="dxa"/>
            <w:vAlign w:val="center"/>
          </w:tcPr>
          <w:p w14:paraId="3CA6A218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5216" w:type="dxa"/>
            <w:vAlign w:val="center"/>
          </w:tcPr>
          <w:p w14:paraId="5FA54284" w14:textId="77777777" w:rsidR="00EE6E64" w:rsidRPr="00430BA2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430BA2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II stopnia</w:t>
            </w:r>
          </w:p>
        </w:tc>
      </w:tr>
      <w:tr w:rsidR="00EE6E64" w:rsidRPr="00EE6E64" w14:paraId="01449D01" w14:textId="77777777" w:rsidTr="0007401E">
        <w:tc>
          <w:tcPr>
            <w:tcW w:w="4565" w:type="dxa"/>
            <w:vAlign w:val="center"/>
          </w:tcPr>
          <w:p w14:paraId="28F8CEC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5216" w:type="dxa"/>
            <w:vAlign w:val="center"/>
          </w:tcPr>
          <w:p w14:paraId="6C227738" w14:textId="77777777" w:rsidR="00EE6E64" w:rsidRPr="00430BA2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430BA2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ogólnoakademicki</w:t>
            </w:r>
          </w:p>
        </w:tc>
      </w:tr>
      <w:tr w:rsidR="00EE6E64" w:rsidRPr="00EE6E64" w14:paraId="07B187CD" w14:textId="77777777" w:rsidTr="0007401E">
        <w:tc>
          <w:tcPr>
            <w:tcW w:w="4565" w:type="dxa"/>
            <w:vAlign w:val="center"/>
          </w:tcPr>
          <w:p w14:paraId="4047D401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5216" w:type="dxa"/>
            <w:vAlign w:val="center"/>
          </w:tcPr>
          <w:p w14:paraId="1E9CFD63" w14:textId="77777777" w:rsidR="00EE6E64" w:rsidRPr="00430BA2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430BA2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stacjonarne</w:t>
            </w:r>
          </w:p>
        </w:tc>
      </w:tr>
      <w:tr w:rsidR="00EE6E64" w:rsidRPr="00EE6E64" w14:paraId="69250998" w14:textId="77777777" w:rsidTr="0007401E">
        <w:tc>
          <w:tcPr>
            <w:tcW w:w="4565" w:type="dxa"/>
            <w:vAlign w:val="center"/>
          </w:tcPr>
          <w:p w14:paraId="40B365D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5216" w:type="dxa"/>
            <w:vAlign w:val="center"/>
          </w:tcPr>
          <w:p w14:paraId="3D57B770" w14:textId="77777777" w:rsidR="00EE6E64" w:rsidRPr="00430BA2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430BA2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Rok 2, semestr IV</w:t>
            </w:r>
          </w:p>
        </w:tc>
      </w:tr>
      <w:tr w:rsidR="00EE6E64" w:rsidRPr="00EE6E64" w14:paraId="1FF1F14E" w14:textId="77777777" w:rsidTr="0007401E">
        <w:tc>
          <w:tcPr>
            <w:tcW w:w="4565" w:type="dxa"/>
            <w:vAlign w:val="center"/>
          </w:tcPr>
          <w:p w14:paraId="4CEDF81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5216" w:type="dxa"/>
            <w:vAlign w:val="center"/>
          </w:tcPr>
          <w:p w14:paraId="60545FF4" w14:textId="77777777" w:rsidR="00EE6E64" w:rsidRPr="00430BA2" w:rsidRDefault="00443B1D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430BA2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fakultatywny</w:t>
            </w:r>
          </w:p>
        </w:tc>
      </w:tr>
      <w:tr w:rsidR="00EE6E64" w:rsidRPr="00EE6E64" w14:paraId="2003F159" w14:textId="77777777" w:rsidTr="0007401E">
        <w:tc>
          <w:tcPr>
            <w:tcW w:w="4565" w:type="dxa"/>
            <w:vAlign w:val="center"/>
          </w:tcPr>
          <w:p w14:paraId="1FC2F2C3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5216" w:type="dxa"/>
            <w:vAlign w:val="center"/>
          </w:tcPr>
          <w:p w14:paraId="14E7E9E0" w14:textId="77777777" w:rsidR="00EE6E64" w:rsidRPr="00EE6E64" w:rsidRDefault="00F0427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14:paraId="45707122" w14:textId="77777777" w:rsidTr="0007401E">
        <w:tc>
          <w:tcPr>
            <w:tcW w:w="4565" w:type="dxa"/>
            <w:vAlign w:val="center"/>
          </w:tcPr>
          <w:p w14:paraId="524E94EF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5216" w:type="dxa"/>
            <w:vAlign w:val="center"/>
          </w:tcPr>
          <w:p w14:paraId="2BB4781B" w14:textId="77777777" w:rsidR="00EE6E64" w:rsidRPr="00EE6E64" w:rsidRDefault="00F0427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EE6E64" w:rsidRPr="00EE6E64" w14:paraId="44930DFB" w14:textId="77777777" w:rsidTr="0007401E">
        <w:tc>
          <w:tcPr>
            <w:tcW w:w="4565" w:type="dxa"/>
            <w:vAlign w:val="center"/>
          </w:tcPr>
          <w:p w14:paraId="05B11094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5216" w:type="dxa"/>
            <w:vAlign w:val="center"/>
          </w:tcPr>
          <w:p w14:paraId="74D5AE77" w14:textId="77777777" w:rsidR="00EE6E64" w:rsidRPr="00EE6E64" w:rsidRDefault="00F0427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588C2EAC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14E76A2F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0CE13D8E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38033811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EE6E64" w:rsidRPr="00EE6E64" w14:paraId="46E73640" w14:textId="77777777" w:rsidTr="4AC786AE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AC8F4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5D4C1E3E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1160D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CF49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7DFD7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2F70D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6D30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9E82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B36C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61A0B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1C95F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14:paraId="28F4FD33" w14:textId="77777777" w:rsidTr="4AC786AE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0F17" w14:textId="77777777" w:rsidR="00EE6E64" w:rsidRPr="00EE6E64" w:rsidRDefault="00F04271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B706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60F0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7F20" w14:textId="77777777" w:rsidR="00EE6E64" w:rsidRPr="00EE6E64" w:rsidRDefault="00103F0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C159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3B30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781B2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5AAA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ECCD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1B10" w14:textId="77777777" w:rsidR="00EE6E64" w:rsidRPr="00EE6E64" w:rsidRDefault="00F04271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14:paraId="59A24379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3C09FA0D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560EFEC7" w14:textId="77777777" w:rsidR="006A398A" w:rsidRDefault="006A398A" w:rsidP="00EE6E64">
      <w:pPr>
        <w:spacing w:after="0" w:line="240" w:lineRule="auto"/>
        <w:ind w:left="709"/>
        <w:rPr>
          <w:rFonts w:ascii="MS Gothic" w:eastAsia="MS Gothic" w:hAnsi="MS Gothic" w:cs="MS Gothic"/>
          <w:smallCaps/>
          <w:sz w:val="24"/>
          <w:szCs w:val="24"/>
        </w:rPr>
      </w:pPr>
    </w:p>
    <w:p w14:paraId="65CA9F4F" w14:textId="45030550" w:rsidR="00EE6E64" w:rsidRPr="00EE6E64" w:rsidRDefault="58ABBE30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4AC786AE">
        <w:rPr>
          <w:rFonts w:ascii="Corbel" w:eastAsia="MS Gothic" w:hAnsi="Corbel" w:cs="MS Gothic"/>
          <w:b/>
          <w:bCs/>
          <w:smallCaps/>
          <w:sz w:val="24"/>
          <w:szCs w:val="24"/>
        </w:rPr>
        <w:t xml:space="preserve"> </w:t>
      </w:r>
      <w:r w:rsidR="006A398A" w:rsidRPr="4AC786AE">
        <w:rPr>
          <w:rFonts w:ascii="Corbel" w:eastAsia="MS Gothic" w:hAnsi="Corbel" w:cs="MS Gothic"/>
          <w:b/>
          <w:bCs/>
          <w:smallCaps/>
          <w:sz w:val="24"/>
          <w:szCs w:val="24"/>
        </w:rPr>
        <w:t xml:space="preserve">x   </w:t>
      </w:r>
      <w:r w:rsidR="00EE6E64" w:rsidRPr="4AC786AE">
        <w:rPr>
          <w:rFonts w:ascii="Corbel" w:eastAsia="Calibri" w:hAnsi="Corbel" w:cs="Times New Roman"/>
          <w:sz w:val="24"/>
          <w:szCs w:val="24"/>
        </w:rPr>
        <w:t xml:space="preserve">zajęcia w formie tradycyjnej </w:t>
      </w:r>
    </w:p>
    <w:p w14:paraId="294E8AB1" w14:textId="77777777"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452B7ED8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0ADF671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F4230A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75AD8547" w14:textId="77777777" w:rsidR="006A398A" w:rsidRDefault="006A398A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CD41BF4" w14:textId="1850FAAD" w:rsidR="00EE6E64" w:rsidRPr="00EE6E64" w:rsidRDefault="00E73C07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2EEE3D75" w14:textId="77777777" w:rsidR="006A398A" w:rsidRDefault="006A398A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D1105DB" w14:textId="04B87265" w:rsid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33094BB5" w14:textId="77777777" w:rsidR="006A398A" w:rsidRPr="00EE6E64" w:rsidRDefault="006A398A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6BF2F6F6" w14:textId="77777777" w:rsidTr="00863FCD">
        <w:tc>
          <w:tcPr>
            <w:tcW w:w="9670" w:type="dxa"/>
          </w:tcPr>
          <w:p w14:paraId="011A6074" w14:textId="77777777" w:rsidR="00EE6E64" w:rsidRPr="00EE6E64" w:rsidRDefault="00E73C07" w:rsidP="00EE6E64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14:paraId="62F93DBE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BC97A35" w14:textId="7196A293" w:rsidR="4AC786AE" w:rsidRDefault="4AC786AE">
      <w:r>
        <w:br w:type="page"/>
      </w:r>
    </w:p>
    <w:p w14:paraId="0EC28981" w14:textId="6BF02124" w:rsidR="00EE6E64" w:rsidRPr="00EE6E64" w:rsidRDefault="00EE6E64" w:rsidP="4AC786AE">
      <w:pPr>
        <w:spacing w:after="0" w:line="240" w:lineRule="auto"/>
        <w:rPr>
          <w:rFonts w:ascii="Corbel" w:eastAsia="Calibri" w:hAnsi="Corbel" w:cs="Times New Roman"/>
          <w:b/>
          <w:bCs/>
          <w:smallCaps/>
          <w:sz w:val="24"/>
          <w:szCs w:val="24"/>
        </w:rPr>
      </w:pPr>
      <w:r w:rsidRPr="4AC786AE">
        <w:rPr>
          <w:rFonts w:ascii="Corbel" w:eastAsia="Calibri" w:hAnsi="Corbel" w:cs="Times New Roman"/>
          <w:b/>
          <w:bCs/>
          <w:smallCaps/>
          <w:sz w:val="24"/>
          <w:szCs w:val="24"/>
        </w:rPr>
        <w:lastRenderedPageBreak/>
        <w:t>3. cele, efekty uczenia się, treści Programowe i stosowane metody Dydaktyczne</w:t>
      </w:r>
    </w:p>
    <w:p w14:paraId="5821C76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2EC3E7F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5C2653D2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E6E64" w:rsidRPr="00EE6E64" w14:paraId="18064CF1" w14:textId="77777777" w:rsidTr="00802B66">
        <w:tc>
          <w:tcPr>
            <w:tcW w:w="844" w:type="dxa"/>
            <w:vAlign w:val="center"/>
          </w:tcPr>
          <w:p w14:paraId="456A7648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0487D94" w14:textId="77777777" w:rsidR="00EE6E64" w:rsidRPr="00EE6E64" w:rsidRDefault="00802B66" w:rsidP="00E541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02B66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podstawowym aparatem pojęciowym i orientacjami teoretycznymi dotyczącymi socjologii codzienności</w:t>
            </w:r>
          </w:p>
        </w:tc>
      </w:tr>
      <w:tr w:rsidR="00EE6E64" w:rsidRPr="00EE6E64" w14:paraId="4822661C" w14:textId="77777777" w:rsidTr="002065E1">
        <w:trPr>
          <w:trHeight w:val="840"/>
        </w:trPr>
        <w:tc>
          <w:tcPr>
            <w:tcW w:w="844" w:type="dxa"/>
            <w:vAlign w:val="center"/>
          </w:tcPr>
          <w:p w14:paraId="44C2798A" w14:textId="77777777" w:rsidR="00EE6E64" w:rsidRPr="00EE6E64" w:rsidRDefault="00802B66" w:rsidP="00EE6E6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6" w:type="dxa"/>
            <w:vAlign w:val="center"/>
          </w:tcPr>
          <w:p w14:paraId="73BD819D" w14:textId="77777777" w:rsidR="004350C5" w:rsidRPr="00EE6E64" w:rsidRDefault="00802B66" w:rsidP="00A100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02B66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ze sposobami </w:t>
            </w:r>
            <w:r w:rsidR="004350C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socjologicznego opisu rzeczywistości społecznej, w tym z wybranymi </w:t>
            </w:r>
            <w:r w:rsidRPr="00802B66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metodami badania codzienności</w:t>
            </w:r>
            <w:r w:rsidR="004350C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, a także optyką innych nauk społecznych </w:t>
            </w:r>
            <w:r w:rsidR="004350C5" w:rsidRPr="004350C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(</w:t>
            </w:r>
            <w:r w:rsidR="004350C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ujęcie historyczne, antropologiczne</w:t>
            </w:r>
            <w:r w:rsidR="00A100F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,</w:t>
            </w:r>
            <w:r w:rsidR="00A100FE">
              <w:t xml:space="preserve"> </w:t>
            </w:r>
            <w:r w:rsidR="00A100F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psychologiczne</w:t>
            </w:r>
            <w:r w:rsidR="004350C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)</w:t>
            </w:r>
          </w:p>
        </w:tc>
      </w:tr>
      <w:tr w:rsidR="002065E1" w:rsidRPr="00EE6E64" w14:paraId="69E3ADDC" w14:textId="77777777" w:rsidTr="00802B66">
        <w:trPr>
          <w:trHeight w:val="450"/>
        </w:trPr>
        <w:tc>
          <w:tcPr>
            <w:tcW w:w="844" w:type="dxa"/>
            <w:vAlign w:val="center"/>
          </w:tcPr>
          <w:p w14:paraId="6AB42699" w14:textId="77777777" w:rsidR="002065E1" w:rsidRDefault="002065E1" w:rsidP="00EE6E6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6" w:type="dxa"/>
            <w:vAlign w:val="center"/>
          </w:tcPr>
          <w:p w14:paraId="1C39A10A" w14:textId="64CF4B9A" w:rsidR="002065E1" w:rsidRPr="00802B66" w:rsidRDefault="00791B2C" w:rsidP="00791B2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</w:t>
            </w:r>
            <w:r w:rsidRPr="00791B2C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ształtowanie umiejętności rozumienia i analizowania określonych kategorii życia codziennego współczesnych społeczeństw</w:t>
            </w:r>
          </w:p>
        </w:tc>
      </w:tr>
    </w:tbl>
    <w:p w14:paraId="5E91B7B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17421624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5D58261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E6E64" w:rsidRPr="00EE6E64" w14:paraId="0B200017" w14:textId="77777777" w:rsidTr="00F04271">
        <w:tc>
          <w:tcPr>
            <w:tcW w:w="1681" w:type="dxa"/>
            <w:vAlign w:val="center"/>
          </w:tcPr>
          <w:p w14:paraId="19B91C7D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6D86B7BB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4437658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E6E64" w:rsidRPr="00EE6E64" w14:paraId="18B4575D" w14:textId="77777777" w:rsidTr="00F04271">
        <w:tc>
          <w:tcPr>
            <w:tcW w:w="1681" w:type="dxa"/>
          </w:tcPr>
          <w:p w14:paraId="65B017F8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F9465FA" w14:textId="2614A5F8" w:rsidR="00EE6E64" w:rsidRPr="00EE6E64" w:rsidRDefault="00F4230A" w:rsidP="00AB258C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zna i rozumie w pogłębiony sposób: 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różne </w:t>
            </w:r>
            <w:r w:rsidR="00653EDD">
              <w:rPr>
                <w:rFonts w:ascii="Corbel" w:eastAsia="Calibri" w:hAnsi="Corbel" w:cs="Times New Roman"/>
                <w:sz w:val="24"/>
                <w:szCs w:val="24"/>
              </w:rPr>
              <w:t xml:space="preserve">typy 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>struktur i instytucji społecznych,</w:t>
            </w:r>
            <w:r w:rsidR="00E32A34">
              <w:rPr>
                <w:rFonts w:ascii="Corbel" w:eastAsia="Calibri" w:hAnsi="Corbel" w:cs="Times New Roman"/>
                <w:sz w:val="24"/>
                <w:szCs w:val="24"/>
              </w:rPr>
              <w:t xml:space="preserve"> ich</w:t>
            </w:r>
            <w:r w:rsidR="00653EDD">
              <w:rPr>
                <w:rFonts w:ascii="Corbel" w:eastAsia="Calibri" w:hAnsi="Corbel" w:cs="Times New Roman"/>
                <w:sz w:val="24"/>
                <w:szCs w:val="24"/>
              </w:rPr>
              <w:t xml:space="preserve"> kluczowe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 elementy</w:t>
            </w:r>
            <w:r w:rsidR="00E32A34">
              <w:rPr>
                <w:rFonts w:ascii="Corbel" w:eastAsia="Calibri" w:hAnsi="Corbel" w:cs="Times New Roman"/>
                <w:sz w:val="24"/>
                <w:szCs w:val="24"/>
              </w:rPr>
              <w:t xml:space="preserve"> oraz</w:t>
            </w:r>
            <w:r>
              <w:t xml:space="preserve"> 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relacje między </w:t>
            </w:r>
            <w:r w:rsidR="00E32A34">
              <w:rPr>
                <w:rFonts w:ascii="Corbel" w:eastAsia="Calibri" w:hAnsi="Corbel" w:cs="Times New Roman"/>
                <w:sz w:val="24"/>
                <w:szCs w:val="24"/>
              </w:rPr>
              <w:t xml:space="preserve">nimi 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>w skali</w:t>
            </w:r>
            <w:r w:rsidR="00A100FE">
              <w:rPr>
                <w:rFonts w:ascii="Corbel" w:eastAsia="Calibri" w:hAnsi="Corbel" w:cs="Times New Roman"/>
                <w:sz w:val="24"/>
                <w:szCs w:val="24"/>
              </w:rPr>
              <w:t xml:space="preserve"> lokalnej,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 krajowej, międzynarodowej i międzykulturowej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; r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>odzaje więzi społecznych</w:t>
            </w:r>
            <w:r w:rsidR="00E32A34">
              <w:rPr>
                <w:rFonts w:ascii="Corbel" w:eastAsia="Calibri" w:hAnsi="Corbel" w:cs="Times New Roman"/>
                <w:sz w:val="24"/>
                <w:szCs w:val="24"/>
              </w:rPr>
              <w:t xml:space="preserve"> i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 rządzące nimi </w:t>
            </w:r>
            <w:r w:rsidR="00227B71">
              <w:rPr>
                <w:rFonts w:ascii="Corbel" w:eastAsia="Calibri" w:hAnsi="Corbel" w:cs="Times New Roman"/>
                <w:sz w:val="24"/>
                <w:szCs w:val="24"/>
              </w:rPr>
              <w:t>zasady</w:t>
            </w:r>
            <w:r w:rsidRPr="00E32A34">
              <w:rPr>
                <w:rFonts w:ascii="Corbel" w:eastAsia="Calibri" w:hAnsi="Corbel" w:cs="Times New Roman"/>
                <w:sz w:val="24"/>
                <w:szCs w:val="24"/>
              </w:rPr>
              <w:t>;</w:t>
            </w:r>
            <w:r w:rsidRPr="00E32A34">
              <w:rPr>
                <w:rFonts w:ascii="Corbel" w:hAnsi="Corbel"/>
                <w:sz w:val="24"/>
                <w:szCs w:val="24"/>
              </w:rPr>
              <w:t xml:space="preserve"> </w:t>
            </w:r>
            <w:r w:rsidR="00E32A34" w:rsidRPr="00E32A34">
              <w:rPr>
                <w:rFonts w:ascii="Corbel" w:hAnsi="Corbel"/>
                <w:sz w:val="24"/>
                <w:szCs w:val="24"/>
              </w:rPr>
              <w:t>mechanizmy</w:t>
            </w:r>
            <w:r w:rsidR="00E32A34">
              <w:rPr>
                <w:rFonts w:ascii="Corbel" w:hAnsi="Corbel"/>
                <w:sz w:val="24"/>
                <w:szCs w:val="24"/>
              </w:rPr>
              <w:t xml:space="preserve"> i konsekwencje</w:t>
            </w:r>
            <w:r w:rsidR="00E32A34" w:rsidRPr="00E32A34">
              <w:rPr>
                <w:rFonts w:ascii="Corbel" w:hAnsi="Corbel"/>
                <w:sz w:val="24"/>
                <w:szCs w:val="24"/>
              </w:rPr>
              <w:t xml:space="preserve"> społecznego </w:t>
            </w:r>
            <w:r w:rsidR="00653EDD">
              <w:rPr>
                <w:rFonts w:ascii="Corbel" w:hAnsi="Corbel"/>
                <w:sz w:val="24"/>
                <w:szCs w:val="24"/>
              </w:rPr>
              <w:t xml:space="preserve">działania </w:t>
            </w:r>
            <w:r w:rsidRPr="00E32A34">
              <w:rPr>
                <w:rFonts w:ascii="Corbel" w:eastAsia="Calibri" w:hAnsi="Corbel" w:cs="Times New Roman"/>
                <w:sz w:val="24"/>
                <w:szCs w:val="24"/>
              </w:rPr>
              <w:t xml:space="preserve">człowieka jako </w:t>
            </w:r>
            <w:r w:rsidR="00E32A34">
              <w:rPr>
                <w:rFonts w:ascii="Corbel" w:eastAsia="Calibri" w:hAnsi="Corbel" w:cs="Times New Roman"/>
                <w:sz w:val="24"/>
                <w:szCs w:val="24"/>
              </w:rPr>
              <w:t>twórcy</w:t>
            </w:r>
            <w:r w:rsidRPr="00E32A34">
              <w:rPr>
                <w:rFonts w:ascii="Corbel" w:eastAsia="Calibri" w:hAnsi="Corbel" w:cs="Times New Roman"/>
                <w:sz w:val="24"/>
                <w:szCs w:val="24"/>
              </w:rPr>
              <w:t xml:space="preserve"> kultury</w:t>
            </w:r>
            <w:r w:rsidR="00E32A34" w:rsidRPr="00E32A34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E32A34">
              <w:rPr>
                <w:rFonts w:ascii="Corbel" w:eastAsia="Calibri" w:hAnsi="Corbel" w:cs="Times New Roman"/>
                <w:sz w:val="24"/>
                <w:szCs w:val="24"/>
              </w:rPr>
              <w:t>podmiot</w:t>
            </w:r>
            <w:r w:rsidR="00AB258C">
              <w:rPr>
                <w:rFonts w:ascii="Corbel" w:eastAsia="Calibri" w:hAnsi="Corbel" w:cs="Times New Roman"/>
                <w:sz w:val="24"/>
                <w:szCs w:val="24"/>
              </w:rPr>
              <w:t xml:space="preserve">u kreującego </w:t>
            </w:r>
            <w:r w:rsidRPr="00E32A34">
              <w:rPr>
                <w:rFonts w:ascii="Corbel" w:eastAsia="Calibri" w:hAnsi="Corbel" w:cs="Times New Roman"/>
                <w:sz w:val="24"/>
                <w:szCs w:val="24"/>
              </w:rPr>
              <w:t>rzeczywisto</w:t>
            </w:r>
            <w:r w:rsidR="00E32A34">
              <w:rPr>
                <w:rFonts w:ascii="Corbel" w:eastAsia="Calibri" w:hAnsi="Corbel" w:cs="Times New Roman"/>
                <w:sz w:val="24"/>
                <w:szCs w:val="24"/>
              </w:rPr>
              <w:t>ść społeczną i w niej działającego</w:t>
            </w:r>
            <w:r w:rsidR="00E9258F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B18FC56" w14:textId="77777777" w:rsidR="00F04271" w:rsidRDefault="00F04271" w:rsidP="006B691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6B6914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03</w:t>
            </w:r>
          </w:p>
          <w:p w14:paraId="38956B40" w14:textId="77777777" w:rsidR="00F04271" w:rsidRDefault="00F04271" w:rsidP="006B691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6B6914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04</w:t>
            </w:r>
          </w:p>
          <w:p w14:paraId="57404167" w14:textId="77777777" w:rsidR="00F04271" w:rsidRDefault="00F04271" w:rsidP="006B691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6B6914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05</w:t>
            </w:r>
          </w:p>
          <w:p w14:paraId="5719ED60" w14:textId="77777777" w:rsidR="00EE6E64" w:rsidRPr="00EE6E64" w:rsidRDefault="00F04271" w:rsidP="006B691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6B6914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06</w:t>
            </w:r>
          </w:p>
        </w:tc>
      </w:tr>
      <w:tr w:rsidR="00EE6E64" w:rsidRPr="00EE6E64" w14:paraId="1D6D735E" w14:textId="77777777" w:rsidTr="00F04271">
        <w:tc>
          <w:tcPr>
            <w:tcW w:w="1681" w:type="dxa"/>
          </w:tcPr>
          <w:p w14:paraId="59885C4E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5F4A0E27" w14:textId="590C2F62" w:rsidR="00EE6E64" w:rsidRPr="00EE6E64" w:rsidRDefault="00F4230A" w:rsidP="00495A79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495A79">
              <w:rPr>
                <w:rFonts w:ascii="Corbel" w:eastAsia="Calibri" w:hAnsi="Corbel" w:cs="Times New Roman"/>
                <w:sz w:val="24"/>
                <w:szCs w:val="24"/>
              </w:rPr>
              <w:t xml:space="preserve">analizuje socjologicznie, w pogłębionym stopniu, </w:t>
            </w:r>
            <w:r w:rsidR="008539F0">
              <w:rPr>
                <w:rFonts w:ascii="Corbel" w:eastAsia="Calibri" w:hAnsi="Corbel" w:cs="Times New Roman"/>
                <w:sz w:val="24"/>
                <w:szCs w:val="24"/>
              </w:rPr>
              <w:t xml:space="preserve">genezę i przebieg poszczególnych 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>procesów i zjawisk społecznych</w:t>
            </w:r>
            <w:r w:rsidR="00855A1A">
              <w:rPr>
                <w:rFonts w:ascii="Corbel" w:eastAsia="Calibri" w:hAnsi="Corbel" w:cs="Times New Roman"/>
                <w:sz w:val="24"/>
                <w:szCs w:val="24"/>
              </w:rPr>
              <w:t xml:space="preserve"> z zakresu życia codziennego</w:t>
            </w:r>
            <w:r w:rsidR="008539F0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495A79">
              <w:rPr>
                <w:rFonts w:ascii="Corbel" w:eastAsia="Calibri" w:hAnsi="Corbel" w:cs="Times New Roman"/>
                <w:sz w:val="24"/>
                <w:szCs w:val="24"/>
              </w:rPr>
              <w:t>stawia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 hi</w:t>
            </w:r>
            <w:r w:rsidR="00495A79">
              <w:rPr>
                <w:rFonts w:ascii="Corbel" w:eastAsia="Calibri" w:hAnsi="Corbel" w:cs="Times New Roman"/>
                <w:sz w:val="24"/>
                <w:szCs w:val="24"/>
              </w:rPr>
              <w:t>potezy badawcze i je weryfikuje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="00495A79">
              <w:rPr>
                <w:rFonts w:ascii="Corbel" w:eastAsia="Calibri" w:hAnsi="Corbel" w:cs="Times New Roman"/>
                <w:sz w:val="24"/>
                <w:szCs w:val="24"/>
              </w:rPr>
              <w:t>rozwiązuje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 konkretne zadania </w:t>
            </w:r>
            <w:r w:rsidR="00855A1A">
              <w:rPr>
                <w:rFonts w:ascii="Corbel" w:eastAsia="Calibri" w:hAnsi="Corbel" w:cs="Times New Roman"/>
                <w:sz w:val="24"/>
                <w:szCs w:val="24"/>
              </w:rPr>
              <w:t>socjologiczne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539F0">
              <w:rPr>
                <w:rFonts w:ascii="Corbel" w:eastAsia="Calibri" w:hAnsi="Corbel" w:cs="Times New Roman"/>
                <w:sz w:val="24"/>
                <w:szCs w:val="24"/>
              </w:rPr>
              <w:t xml:space="preserve">odwołując się </w:t>
            </w:r>
            <w:r w:rsidR="00855A1A">
              <w:rPr>
                <w:rFonts w:ascii="Corbel" w:eastAsia="Calibri" w:hAnsi="Corbel" w:cs="Times New Roman"/>
                <w:sz w:val="24"/>
                <w:szCs w:val="24"/>
              </w:rPr>
              <w:t xml:space="preserve">do systemów normatywnych oraz </w:t>
            </w:r>
            <w:r w:rsidRPr="00F4230A">
              <w:rPr>
                <w:rFonts w:ascii="Corbel" w:eastAsia="Calibri" w:hAnsi="Corbel" w:cs="Times New Roman"/>
                <w:sz w:val="24"/>
                <w:szCs w:val="24"/>
              </w:rPr>
              <w:t>wybranych norm i reguł</w:t>
            </w:r>
            <w:r w:rsidR="00A100FE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55A1A">
              <w:rPr>
                <w:rFonts w:ascii="Corbel" w:eastAsia="Calibri" w:hAnsi="Corbel" w:cs="Times New Roman"/>
                <w:sz w:val="24"/>
                <w:szCs w:val="24"/>
              </w:rPr>
              <w:t xml:space="preserve">obserwowanych w </w:t>
            </w:r>
            <w:r w:rsidR="00791B2C">
              <w:rPr>
                <w:rFonts w:ascii="Corbel" w:eastAsia="Calibri" w:hAnsi="Corbel" w:cs="Times New Roman"/>
                <w:sz w:val="24"/>
                <w:szCs w:val="24"/>
              </w:rPr>
              <w:t>codziennej praktyce społecznej</w:t>
            </w:r>
            <w:r w:rsidR="00E9258F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70DC4A3" w14:textId="77777777" w:rsidR="00F04271" w:rsidRDefault="00F04271" w:rsidP="006B691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6B6914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03</w:t>
            </w:r>
          </w:p>
          <w:p w14:paraId="263D6C38" w14:textId="77777777" w:rsidR="00EE6E64" w:rsidRPr="00EE6E64" w:rsidRDefault="00F04271" w:rsidP="006B691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04271"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6B6914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 w:rsidRPr="00F04271">
              <w:rPr>
                <w:rFonts w:ascii="Corbel" w:eastAsia="Calibri" w:hAnsi="Corbel" w:cs="Times New Roman"/>
                <w:sz w:val="24"/>
                <w:szCs w:val="24"/>
              </w:rPr>
              <w:t>05</w:t>
            </w:r>
          </w:p>
        </w:tc>
      </w:tr>
    </w:tbl>
    <w:p w14:paraId="0AEF9A85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5078ABA" w14:textId="77777777"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2D61D411" w14:textId="77777777"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1D11697E" w14:textId="77777777" w:rsidR="00EE6E64" w:rsidRPr="00EE6E64" w:rsidRDefault="00EE6E64" w:rsidP="00EE6E64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2CD4D8C8" w14:textId="77777777" w:rsidTr="005D0C0E">
        <w:tc>
          <w:tcPr>
            <w:tcW w:w="9520" w:type="dxa"/>
          </w:tcPr>
          <w:p w14:paraId="4008CE08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514D9461" w14:textId="77777777" w:rsidTr="005D0C0E">
        <w:tc>
          <w:tcPr>
            <w:tcW w:w="9520" w:type="dxa"/>
          </w:tcPr>
          <w:p w14:paraId="7C8D3C41" w14:textId="3565D37E" w:rsidR="00EE6E64" w:rsidRPr="00EE6E64" w:rsidRDefault="005D0C0E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30BAE14D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C622370" w14:textId="77777777"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2BF638B6" w14:textId="77777777" w:rsidR="00EE6E64" w:rsidRPr="00EE6E64" w:rsidRDefault="00EE6E64" w:rsidP="4AC786AE">
      <w:pPr>
        <w:spacing w:after="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7C9956C2" w14:textId="77777777" w:rsidTr="00863FCD">
        <w:tc>
          <w:tcPr>
            <w:tcW w:w="9639" w:type="dxa"/>
          </w:tcPr>
          <w:p w14:paraId="1FEA5A5D" w14:textId="77777777"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67A83B71" w14:textId="77777777" w:rsidTr="00863FCD">
        <w:tc>
          <w:tcPr>
            <w:tcW w:w="9639" w:type="dxa"/>
          </w:tcPr>
          <w:p w14:paraId="21A23A6D" w14:textId="77777777" w:rsidR="00EE6E64" w:rsidRPr="00EE6E64" w:rsidRDefault="00802B66" w:rsidP="00802B66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t xml:space="preserve">Codzienność jako kategoria teoretyczna w socjologii (obszary życia społecznego o słabszym ustrukturyzowaniu, analiza tradycyjnych, codziennych wzorów ludzkiego zachowania, </w:t>
            </w: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codzienność jako ogólne mechanizmy rozumienia świata społecznego – ujmowana w sensie fenomenologicznym jako świat przeżywany). Wybrane metody badań nad codziennością.</w:t>
            </w:r>
          </w:p>
        </w:tc>
      </w:tr>
      <w:tr w:rsidR="00EE6E64" w:rsidRPr="00EE6E64" w14:paraId="7DCE868E" w14:textId="77777777" w:rsidTr="00863FCD">
        <w:tc>
          <w:tcPr>
            <w:tcW w:w="9639" w:type="dxa"/>
          </w:tcPr>
          <w:p w14:paraId="3BFD41B5" w14:textId="77777777" w:rsidR="00EE6E64" w:rsidRPr="00EE6E64" w:rsidRDefault="00BC3735" w:rsidP="00BC3735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Prozaiczność w perspektywie a</w:t>
            </w:r>
            <w:r w:rsidR="00802B66" w:rsidRPr="00802B66">
              <w:rPr>
                <w:rFonts w:ascii="Corbel" w:eastAsia="Calibri" w:hAnsi="Corbel" w:cs="Times New Roman"/>
                <w:sz w:val="24"/>
                <w:szCs w:val="24"/>
              </w:rPr>
              <w:t>ntropologiczne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j</w:t>
            </w:r>
            <w:r w:rsidR="00802B66" w:rsidRPr="00802B66">
              <w:rPr>
                <w:rFonts w:ascii="Corbel" w:eastAsia="Calibri" w:hAnsi="Corbel" w:cs="Times New Roman"/>
                <w:sz w:val="24"/>
                <w:szCs w:val="24"/>
              </w:rPr>
              <w:t xml:space="preserve"> i psychologiczne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j.</w:t>
            </w:r>
            <w:r w:rsidR="00802B66" w:rsidRPr="00802B6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EE6E64" w:rsidRPr="00EE6E64" w14:paraId="46C27D9E" w14:textId="77777777" w:rsidTr="00802B66">
        <w:trPr>
          <w:trHeight w:val="555"/>
        </w:trPr>
        <w:tc>
          <w:tcPr>
            <w:tcW w:w="9639" w:type="dxa"/>
          </w:tcPr>
          <w:p w14:paraId="770CF290" w14:textId="77777777" w:rsidR="00802B66" w:rsidRPr="00EE6E64" w:rsidRDefault="00802B66" w:rsidP="00802B66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t>Sfera codzienności i niecodzienności – kryteria odróżniające. Socjologia życia codziennego a główne wyzwania współczesności.</w:t>
            </w:r>
          </w:p>
        </w:tc>
      </w:tr>
      <w:tr w:rsidR="00802B66" w:rsidRPr="00EE6E64" w14:paraId="49233FB2" w14:textId="77777777" w:rsidTr="00802B66">
        <w:trPr>
          <w:trHeight w:val="840"/>
        </w:trPr>
        <w:tc>
          <w:tcPr>
            <w:tcW w:w="9639" w:type="dxa"/>
          </w:tcPr>
          <w:p w14:paraId="2E59E141" w14:textId="77777777" w:rsidR="00802B66" w:rsidRPr="00802B66" w:rsidRDefault="00802B66" w:rsidP="005301D8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t>Współczesne życie codzienne: praca 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czas wolny, konsumpcja i rozrywka</w:t>
            </w: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t xml:space="preserve"> jako </w:t>
            </w:r>
            <w:r w:rsidR="00BC3735">
              <w:rPr>
                <w:rFonts w:ascii="Corbel" w:eastAsia="Calibri" w:hAnsi="Corbel" w:cs="Times New Roman"/>
                <w:sz w:val="24"/>
                <w:szCs w:val="24"/>
              </w:rPr>
              <w:t>podstawowe elementy powszedniości</w:t>
            </w: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BC3735">
              <w:rPr>
                <w:rFonts w:ascii="Corbel" w:eastAsia="Calibri" w:hAnsi="Corbel" w:cs="Times New Roman"/>
                <w:sz w:val="24"/>
                <w:szCs w:val="24"/>
              </w:rPr>
              <w:t>Wybrane kategorie współczesności i ich codzienny wymiar (u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tylitaryzm, </w:t>
            </w:r>
            <w:proofErr w:type="spellStart"/>
            <w:r w:rsidR="00BC3735">
              <w:rPr>
                <w:rFonts w:ascii="Corbel" w:eastAsia="Calibri" w:hAnsi="Corbel" w:cs="Times New Roman"/>
                <w:sz w:val="24"/>
                <w:szCs w:val="24"/>
              </w:rPr>
              <w:t>medializacja</w:t>
            </w:r>
            <w:proofErr w:type="spellEnd"/>
            <w:r w:rsidR="00BC3735">
              <w:rPr>
                <w:rFonts w:ascii="Corbel" w:eastAsia="Calibri" w:hAnsi="Corbel" w:cs="Times New Roman"/>
                <w:sz w:val="24"/>
                <w:szCs w:val="24"/>
              </w:rPr>
              <w:t xml:space="preserve"> kultury, mediatyzacja życia społecznego,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e</w:t>
            </w:r>
            <w:r w:rsidR="005301D8">
              <w:rPr>
                <w:rFonts w:ascii="Corbel" w:eastAsia="Calibri" w:hAnsi="Corbel" w:cs="Times New Roman"/>
                <w:sz w:val="24"/>
                <w:szCs w:val="24"/>
              </w:rPr>
              <w:t>stetyzacja</w:t>
            </w:r>
            <w:r w:rsidR="00BC3735">
              <w:rPr>
                <w:rFonts w:ascii="Corbel" w:eastAsia="Calibri" w:hAnsi="Corbel" w:cs="Times New Roman"/>
                <w:sz w:val="24"/>
                <w:szCs w:val="24"/>
              </w:rPr>
              <w:t>).</w:t>
            </w:r>
          </w:p>
        </w:tc>
      </w:tr>
      <w:tr w:rsidR="00802B66" w:rsidRPr="00EE6E64" w14:paraId="4C46EC3D" w14:textId="77777777" w:rsidTr="00802B66">
        <w:trPr>
          <w:trHeight w:val="525"/>
        </w:trPr>
        <w:tc>
          <w:tcPr>
            <w:tcW w:w="9639" w:type="dxa"/>
          </w:tcPr>
          <w:p w14:paraId="684F7BA2" w14:textId="77777777" w:rsidR="00802B66" w:rsidRPr="00802B66" w:rsidRDefault="00802B66" w:rsidP="00802B66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Psychologia emocjonalnego przepływu jako propozycja przeżywania codzienności (entropia i negentropia psychiczna), postawa proaktywna i </w:t>
            </w:r>
            <w:proofErr w:type="spellStart"/>
            <w:r w:rsidRPr="00802B66">
              <w:rPr>
                <w:rFonts w:ascii="Corbel" w:eastAsia="Calibri" w:hAnsi="Corbel" w:cs="Times New Roman"/>
                <w:i/>
                <w:sz w:val="24"/>
                <w:szCs w:val="24"/>
              </w:rPr>
              <w:t>Weltschmerz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802B66" w:rsidRPr="00EE6E64" w14:paraId="099DE431" w14:textId="77777777" w:rsidTr="00863FCD">
        <w:trPr>
          <w:trHeight w:val="390"/>
        </w:trPr>
        <w:tc>
          <w:tcPr>
            <w:tcW w:w="9639" w:type="dxa"/>
          </w:tcPr>
          <w:p w14:paraId="57E1B9B3" w14:textId="77777777" w:rsidR="00802B66" w:rsidRDefault="00802B66" w:rsidP="00802B66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02B66">
              <w:rPr>
                <w:rFonts w:ascii="Corbel" w:eastAsia="Calibri" w:hAnsi="Corbel" w:cs="Times New Roman"/>
                <w:sz w:val="24"/>
                <w:szCs w:val="24"/>
              </w:rPr>
              <w:t>Wybrane przykłady codzienności z perspektywy historycznej.</w:t>
            </w:r>
          </w:p>
        </w:tc>
      </w:tr>
    </w:tbl>
    <w:p w14:paraId="0947EF5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7B49CCA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56EFCB3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8541B61" w14:textId="6E3120A3" w:rsidR="005E0E91" w:rsidRDefault="005D0C0E" w:rsidP="005E0E91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</w:t>
      </w:r>
      <w:r w:rsidR="005E0E91">
        <w:rPr>
          <w:rFonts w:ascii="Corbel" w:eastAsia="Calibri" w:hAnsi="Corbel" w:cs="Times New Roman"/>
          <w:sz w:val="24"/>
          <w:szCs w:val="24"/>
        </w:rPr>
        <w:t>naliza tekstów z dyskusją, analiza treści multimedialnych, studium przypadków</w:t>
      </w:r>
    </w:p>
    <w:p w14:paraId="5DAB31A0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B9BBBB8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707D273B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C56F4C7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7EF930F5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EE6E64" w:rsidRPr="00EE6E64" w14:paraId="687AEA0C" w14:textId="77777777" w:rsidTr="00863FCD">
        <w:tc>
          <w:tcPr>
            <w:tcW w:w="1985" w:type="dxa"/>
            <w:vAlign w:val="center"/>
          </w:tcPr>
          <w:p w14:paraId="38D82FD3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8AF7F34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5FAFC7A7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8B42BB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7A8C03CE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EE6E64" w:rsidRPr="00EE6E64" w14:paraId="7ABAE819" w14:textId="77777777" w:rsidTr="00863FCD">
        <w:tc>
          <w:tcPr>
            <w:tcW w:w="1985" w:type="dxa"/>
          </w:tcPr>
          <w:p w14:paraId="4E71C412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D7BCE16" w14:textId="77777777" w:rsidR="00EE6E64" w:rsidRPr="00EE6E64" w:rsidRDefault="00103F04" w:rsidP="00103F04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</w:t>
            </w:r>
          </w:p>
        </w:tc>
        <w:tc>
          <w:tcPr>
            <w:tcW w:w="2126" w:type="dxa"/>
          </w:tcPr>
          <w:p w14:paraId="119E233F" w14:textId="77777777" w:rsidR="00EE6E64" w:rsidRPr="00EE6E64" w:rsidRDefault="00103F0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EE6E64" w:rsidRPr="00EE6E64" w14:paraId="3A15B539" w14:textId="77777777" w:rsidTr="00863FCD">
        <w:tc>
          <w:tcPr>
            <w:tcW w:w="1985" w:type="dxa"/>
          </w:tcPr>
          <w:p w14:paraId="6F66FA78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5CA3C34E" w14:textId="77777777" w:rsidR="00EE6E64" w:rsidRPr="00EE6E64" w:rsidRDefault="00103F04" w:rsidP="00103F04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</w:t>
            </w:r>
          </w:p>
        </w:tc>
        <w:tc>
          <w:tcPr>
            <w:tcW w:w="2126" w:type="dxa"/>
          </w:tcPr>
          <w:p w14:paraId="11886EF7" w14:textId="77777777" w:rsidR="00EE6E64" w:rsidRPr="00EE6E64" w:rsidRDefault="00103F0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</w:tbl>
    <w:p w14:paraId="6DD62E1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CB2EECA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077F8B56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1EE152F3" w14:textId="77777777" w:rsidTr="00863FCD">
        <w:tc>
          <w:tcPr>
            <w:tcW w:w="9670" w:type="dxa"/>
          </w:tcPr>
          <w:p w14:paraId="43110E73" w14:textId="77777777" w:rsidR="00BF67CA" w:rsidRPr="00BF67CA" w:rsidRDefault="00BF67CA" w:rsidP="00BF67CA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67CA">
              <w:rPr>
                <w:rFonts w:ascii="Corbel" w:eastAsia="Calibri" w:hAnsi="Corbel" w:cs="Times New Roman"/>
                <w:sz w:val="24"/>
                <w:szCs w:val="24"/>
              </w:rPr>
              <w:t>- uzyskanie 50 proc. maksymalnej liczby punktów (w przypadku kolokwium)</w:t>
            </w:r>
          </w:p>
          <w:p w14:paraId="00643210" w14:textId="77777777" w:rsidR="00EE6E64" w:rsidRPr="00EE6E64" w:rsidRDefault="00BF67CA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BF67CA"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</w:t>
            </w:r>
          </w:p>
        </w:tc>
      </w:tr>
    </w:tbl>
    <w:p w14:paraId="4538048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1128583" w14:textId="77777777" w:rsidR="00EE6E64" w:rsidRPr="00EE6E64" w:rsidRDefault="00EE6E64" w:rsidP="00EE6E6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E98BD9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14:paraId="1883219B" w14:textId="77777777" w:rsidTr="00863FCD">
        <w:tc>
          <w:tcPr>
            <w:tcW w:w="4962" w:type="dxa"/>
            <w:vAlign w:val="center"/>
          </w:tcPr>
          <w:p w14:paraId="14AE433E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C565EE3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14:paraId="467E9456" w14:textId="77777777" w:rsidTr="00863FCD">
        <w:tc>
          <w:tcPr>
            <w:tcW w:w="4962" w:type="dxa"/>
          </w:tcPr>
          <w:p w14:paraId="79ACE397" w14:textId="5E7F09BA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78A3FF1B" w14:textId="77777777" w:rsidR="00EE6E64" w:rsidRPr="00EE6E64" w:rsidRDefault="00BF67CA" w:rsidP="00430BA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EE6E64" w:rsidRPr="00EE6E64" w14:paraId="1BAC419B" w14:textId="77777777" w:rsidTr="00863FCD">
        <w:tc>
          <w:tcPr>
            <w:tcW w:w="4962" w:type="dxa"/>
          </w:tcPr>
          <w:p w14:paraId="010D85E1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7ED5CC05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B00E05D" w14:textId="77777777" w:rsidR="00EE6E64" w:rsidRPr="00EE6E64" w:rsidRDefault="00BF67CA" w:rsidP="00430BA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EE6E64" w:rsidRPr="00EE6E64" w14:paraId="3D99B680" w14:textId="77777777" w:rsidTr="00863FCD">
        <w:tc>
          <w:tcPr>
            <w:tcW w:w="4962" w:type="dxa"/>
          </w:tcPr>
          <w:p w14:paraId="3A5D877D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</w:t>
            </w:r>
            <w:r w:rsidR="00BF67CA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1239862" w14:textId="77777777" w:rsidR="00EE6E64" w:rsidRPr="00EE6E64" w:rsidRDefault="00BF67CA" w:rsidP="00430BA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65</w:t>
            </w:r>
          </w:p>
        </w:tc>
      </w:tr>
      <w:tr w:rsidR="00EE6E64" w:rsidRPr="00EE6E64" w14:paraId="03EB8D35" w14:textId="77777777" w:rsidTr="00863FCD">
        <w:tc>
          <w:tcPr>
            <w:tcW w:w="4962" w:type="dxa"/>
          </w:tcPr>
          <w:p w14:paraId="4CFB309B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84778F" w14:textId="77777777" w:rsidR="00EE6E64" w:rsidRPr="00EE6E64" w:rsidRDefault="00BF67CA" w:rsidP="00430BA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100</w:t>
            </w:r>
          </w:p>
        </w:tc>
      </w:tr>
      <w:tr w:rsidR="00EE6E64" w:rsidRPr="00EE6E64" w14:paraId="76E225BA" w14:textId="77777777" w:rsidTr="00863FCD">
        <w:tc>
          <w:tcPr>
            <w:tcW w:w="4962" w:type="dxa"/>
          </w:tcPr>
          <w:p w14:paraId="7E94DF13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3EDE47" w14:textId="77777777" w:rsidR="00EE6E64" w:rsidRPr="00EE6E64" w:rsidRDefault="00BF67CA" w:rsidP="00430BA2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</w:tbl>
    <w:p w14:paraId="5CCE4BE7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7142B628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753032F" w14:textId="40AD32D3" w:rsidR="00EE6E64" w:rsidRPr="00EE6E64" w:rsidRDefault="00803905" w:rsidP="090D1510">
      <w:pPr>
        <w:spacing w:after="0" w:line="240" w:lineRule="auto"/>
        <w:rPr>
          <w:rFonts w:ascii="Corbel" w:eastAsia="Calibri" w:hAnsi="Corbel" w:cs="Times New Roman"/>
          <w:b/>
          <w:bCs/>
          <w:sz w:val="24"/>
          <w:szCs w:val="24"/>
        </w:rPr>
      </w:pPr>
      <w:ins w:id="0" w:author="Anna Pikus" w:date="2023-08-24T13:11:00Z">
        <w:r>
          <w:rPr>
            <w:rFonts w:ascii="Corbel" w:eastAsia="Calibri" w:hAnsi="Corbel" w:cs="Times New Roman"/>
            <w:b/>
            <w:sz w:val="24"/>
            <w:szCs w:val="24"/>
          </w:rPr>
          <w:br w:type="column"/>
        </w:r>
      </w:ins>
      <w:r w:rsidR="00EE6E64" w:rsidRPr="090D1510">
        <w:rPr>
          <w:rFonts w:ascii="Corbel" w:eastAsia="Calibri" w:hAnsi="Corbel" w:cs="Times New Roman"/>
          <w:b/>
          <w:bCs/>
          <w:sz w:val="24"/>
          <w:szCs w:val="24"/>
        </w:rPr>
        <w:lastRenderedPageBreak/>
        <w:t>6. PRAKTYKI ZAWODOWE W RAMACH PRZEDMIOTU</w:t>
      </w:r>
    </w:p>
    <w:p w14:paraId="36ADF638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E6E64" w:rsidRPr="00EE6E64" w14:paraId="739827C2" w14:textId="77777777" w:rsidTr="008E3D59">
        <w:trPr>
          <w:trHeight w:val="397"/>
        </w:trPr>
        <w:tc>
          <w:tcPr>
            <w:tcW w:w="3544" w:type="dxa"/>
          </w:tcPr>
          <w:p w14:paraId="4ACB9B82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19A9EA" w14:textId="72CB6C6C" w:rsidR="00EE6E64" w:rsidRPr="00EE6E64" w:rsidRDefault="008E3D59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EE6E64" w:rsidRPr="00EE6E64" w14:paraId="2FF5BEB1" w14:textId="77777777" w:rsidTr="008E3D59">
        <w:trPr>
          <w:trHeight w:val="397"/>
        </w:trPr>
        <w:tc>
          <w:tcPr>
            <w:tcW w:w="3544" w:type="dxa"/>
          </w:tcPr>
          <w:p w14:paraId="2F3A2EB2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61E3575" w14:textId="2CBB49BB" w:rsidR="00EE6E64" w:rsidRPr="008E3D59" w:rsidRDefault="008E3D59" w:rsidP="00EE6E64">
            <w:pPr>
              <w:spacing w:after="0" w:line="240" w:lineRule="auto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</w:tbl>
    <w:p w14:paraId="01A16971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856BF1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22EC8655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4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0"/>
      </w:tblGrid>
      <w:tr w:rsidR="00EE6E64" w:rsidRPr="00EE6E64" w14:paraId="4016F906" w14:textId="77777777" w:rsidTr="2CB4210D">
        <w:trPr>
          <w:trHeight w:val="397"/>
        </w:trPr>
        <w:tc>
          <w:tcPr>
            <w:tcW w:w="9480" w:type="dxa"/>
          </w:tcPr>
          <w:p w14:paraId="66EA2EB9" w14:textId="77777777" w:rsidR="00EE6E64" w:rsidRPr="0034543E" w:rsidRDefault="00EE6E64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34543E">
              <w:rPr>
                <w:rFonts w:ascii="Corbel" w:eastAsia="Calibri" w:hAnsi="Corbel" w:cs="Times New Roman"/>
                <w:b/>
                <w:sz w:val="24"/>
                <w:szCs w:val="24"/>
              </w:rPr>
              <w:t>Literatura podstawowa:</w:t>
            </w:r>
          </w:p>
          <w:p w14:paraId="3B6BF037" w14:textId="77777777" w:rsidR="0034543E" w:rsidRDefault="0034543E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  <w:p w14:paraId="410F6E79" w14:textId="3C80FCB8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R. Sulima, 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Antropologia codzienności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Kraków 2000. </w:t>
            </w:r>
          </w:p>
          <w:p w14:paraId="080DF279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Jacyno, 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Iluzje codzienności: o teorii socjologicznej Pierre'a </w:t>
            </w:r>
            <w:proofErr w:type="spellStart"/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Bourdieu</w:t>
            </w:r>
            <w:proofErr w:type="spellEnd"/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1997.</w:t>
            </w:r>
          </w:p>
          <w:p w14:paraId="1A1BCF9F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Bieńko, 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Intymne i prywatne praktyki codzienności: studium socjologiczne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2013.</w:t>
            </w:r>
          </w:p>
          <w:p w14:paraId="37F8BB10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A. Węgrzyniak, T. Stępień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(red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.), Rytuały codzienności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Katowice 2008.</w:t>
            </w:r>
          </w:p>
          <w:p w14:paraId="5C2D2668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</w:t>
            </w:r>
            <w:proofErr w:type="spellStart"/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Csikszentmihalyi</w:t>
            </w:r>
            <w:proofErr w:type="spellEnd"/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Urok codzienności: psychologia emocjonalnego przepływu,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Warszawa 1998.</w:t>
            </w:r>
          </w:p>
          <w:p w14:paraId="4B275C91" w14:textId="77777777" w:rsidR="00B00D7F" w:rsidRPr="00EE6E64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P. Sztompka, M. Bogunia-Borowska, 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Socjologia codzienności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Kraków 2008.</w:t>
            </w:r>
          </w:p>
        </w:tc>
      </w:tr>
      <w:tr w:rsidR="00EE6E64" w:rsidRPr="0007401E" w14:paraId="75DFDDB5" w14:textId="77777777" w:rsidTr="2CB4210D">
        <w:trPr>
          <w:trHeight w:val="397"/>
        </w:trPr>
        <w:tc>
          <w:tcPr>
            <w:tcW w:w="9480" w:type="dxa"/>
          </w:tcPr>
          <w:p w14:paraId="4C5C268F" w14:textId="77777777" w:rsidR="00EE6E64" w:rsidRPr="0034543E" w:rsidRDefault="00EE6E64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34543E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Literatura uzupełniająca: </w:t>
            </w:r>
          </w:p>
          <w:p w14:paraId="7CB043A1" w14:textId="77777777" w:rsidR="0034543E" w:rsidRDefault="0034543E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06400B74" w14:textId="36EB51DC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P. </w:t>
            </w:r>
            <w:proofErr w:type="spellStart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Ariès</w:t>
            </w:r>
            <w:proofErr w:type="spellEnd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 , </w:t>
            </w: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Człowiek i śmierć</w:t>
            </w: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 Warszawa 2011.</w:t>
            </w:r>
          </w:p>
          <w:p w14:paraId="620409E6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P. </w:t>
            </w:r>
            <w:proofErr w:type="spellStart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Ariès</w:t>
            </w:r>
            <w:proofErr w:type="spellEnd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Pr="00B00D7F">
              <w:rPr>
                <w:rFonts w:ascii="Calibri" w:eastAsia="Calibri" w:hAnsi="Calibri" w:cs="Times New Roman"/>
              </w:rPr>
              <w:t xml:space="preserve"> </w:t>
            </w:r>
            <w:r w:rsidR="002B0B71">
              <w:rPr>
                <w:rFonts w:ascii="Corbel" w:eastAsia="Calibri" w:hAnsi="Corbel" w:cs="Times New Roman"/>
                <w:i/>
                <w:sz w:val="24"/>
                <w:szCs w:val="24"/>
              </w:rPr>
              <w:t>Historia dzieciństwa</w:t>
            </w: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: dziecko i rodzina w czasach ancien </w:t>
            </w:r>
            <w:proofErr w:type="spellStart"/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régime'u</w:t>
            </w:r>
            <w:proofErr w:type="spellEnd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 Warszawa 2010.</w:t>
            </w:r>
          </w:p>
          <w:p w14:paraId="4FFCB590" w14:textId="77777777" w:rsid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P. </w:t>
            </w:r>
            <w:proofErr w:type="spellStart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Ariès</w:t>
            </w:r>
            <w:proofErr w:type="spellEnd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 ,</w:t>
            </w:r>
            <w:r w:rsidRPr="00B00D7F">
              <w:rPr>
                <w:rFonts w:ascii="Calibri" w:eastAsia="Calibri" w:hAnsi="Calibri" w:cs="Times New Roman"/>
              </w:rPr>
              <w:t xml:space="preserve"> </w:t>
            </w: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Rozważania o historii śmierci</w:t>
            </w: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 Warszawa 2007.</w:t>
            </w:r>
          </w:p>
          <w:p w14:paraId="2CCE3C91" w14:textId="77777777" w:rsidR="002B0B71" w:rsidRPr="00B00D7F" w:rsidRDefault="002B0B71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2B0B71">
              <w:rPr>
                <w:rFonts w:ascii="Corbel" w:eastAsia="Calibri" w:hAnsi="Corbel" w:cs="Times New Roman"/>
                <w:sz w:val="24"/>
                <w:szCs w:val="24"/>
              </w:rPr>
              <w:t>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  <w:r w:rsidRPr="002B0B71">
              <w:rPr>
                <w:rFonts w:ascii="Corbel" w:eastAsia="Calibri" w:hAnsi="Corbel" w:cs="Times New Roman"/>
                <w:sz w:val="24"/>
                <w:szCs w:val="24"/>
              </w:rPr>
              <w:t xml:space="preserve">H. </w:t>
            </w:r>
            <w:proofErr w:type="spellStart"/>
            <w:r w:rsidRPr="002B0B71">
              <w:rPr>
                <w:rFonts w:ascii="Corbel" w:eastAsia="Calibri" w:hAnsi="Corbel" w:cs="Times New Roman"/>
                <w:sz w:val="24"/>
                <w:szCs w:val="24"/>
              </w:rPr>
              <w:t>Gombrich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Pr="002B0B7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Krótka historia świata, </w:t>
            </w:r>
            <w:r w:rsidRPr="002B0B71">
              <w:rPr>
                <w:rFonts w:ascii="Corbel" w:eastAsia="Calibri" w:hAnsi="Corbel" w:cs="Times New Roman"/>
                <w:sz w:val="24"/>
                <w:szCs w:val="24"/>
              </w:rPr>
              <w:t>Poznań 2017.</w:t>
            </w:r>
          </w:p>
          <w:p w14:paraId="7EF645B0" w14:textId="77777777" w:rsid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Historia życia prywatnego</w:t>
            </w: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 T. 1-5 (wybrane zagadnienia), Wrocław 2005 (T. 1, 2, 3), 2006 (T. 4, 5).</w:t>
            </w:r>
          </w:p>
          <w:p w14:paraId="48DC67EC" w14:textId="77777777" w:rsidR="00635C86" w:rsidRDefault="00635C86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>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  <w:proofErr w:type="spellStart"/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>Pernoud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635C86">
              <w:rPr>
                <w:rFonts w:ascii="Corbel" w:eastAsia="Calibri" w:hAnsi="Corbel" w:cs="Times New Roman"/>
                <w:i/>
                <w:sz w:val="24"/>
                <w:szCs w:val="24"/>
              </w:rPr>
              <w:t>Inaczej o średniowieczu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Warszawa</w:t>
            </w:r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>, 2002.</w:t>
            </w:r>
          </w:p>
          <w:p w14:paraId="4A8BB3A8" w14:textId="77777777" w:rsidR="00635C86" w:rsidRPr="00B00D7F" w:rsidRDefault="00635C86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>M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>Beard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635C86">
              <w:rPr>
                <w:rFonts w:ascii="Corbel" w:eastAsia="Calibri" w:hAnsi="Corbel" w:cs="Times New Roman"/>
                <w:i/>
                <w:sz w:val="24"/>
                <w:szCs w:val="24"/>
              </w:rPr>
              <w:t>SPQ</w:t>
            </w:r>
            <w:r>
              <w:rPr>
                <w:rFonts w:ascii="Corbel" w:eastAsia="Calibri" w:hAnsi="Corbel" w:cs="Times New Roman"/>
                <w:i/>
                <w:sz w:val="24"/>
                <w:szCs w:val="24"/>
              </w:rPr>
              <w:t>R</w:t>
            </w:r>
            <w:r w:rsidRPr="00635C86">
              <w:rPr>
                <w:rFonts w:ascii="Corbel" w:eastAsia="Calibri" w:hAnsi="Corbel" w:cs="Times New Roman"/>
                <w:i/>
                <w:sz w:val="24"/>
                <w:szCs w:val="24"/>
              </w:rPr>
              <w:t>: historia starożytnego Rzymu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635C86">
              <w:rPr>
                <w:rFonts w:ascii="Corbel" w:eastAsia="Calibri" w:hAnsi="Corbel" w:cs="Times New Roman"/>
                <w:sz w:val="24"/>
                <w:szCs w:val="24"/>
              </w:rPr>
              <w:t>Poznań 2018.</w:t>
            </w:r>
          </w:p>
          <w:p w14:paraId="6C781596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W. Schulze, </w:t>
            </w: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Historia społeczna. Historia codzienności. </w:t>
            </w:r>
            <w:proofErr w:type="spellStart"/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Mikrohistoria</w:t>
            </w:r>
            <w:proofErr w:type="spellEnd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 Warszawa 1994.</w:t>
            </w:r>
          </w:p>
          <w:p w14:paraId="55E1085D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A. </w:t>
            </w:r>
            <w:proofErr w:type="spellStart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Schütz</w:t>
            </w:r>
            <w:proofErr w:type="spellEnd"/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Potoczna i naukowa interpretacja ludzkiego działania</w:t>
            </w: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 xml:space="preserve">, w: </w:t>
            </w:r>
            <w:r w:rsidRPr="00B00D7F">
              <w:rPr>
                <w:rFonts w:ascii="Corbel" w:eastAsia="Calibri" w:hAnsi="Corbel" w:cs="Times New Roman"/>
                <w:i/>
                <w:sz w:val="24"/>
                <w:szCs w:val="24"/>
              </w:rPr>
              <w:t>Kryzys i schizma. Antyscjentystyczne tendencje w socjologii współczesnej</w:t>
            </w:r>
            <w:r w:rsidRPr="00B00D7F">
              <w:rPr>
                <w:rFonts w:ascii="Corbel" w:eastAsia="Calibri" w:hAnsi="Corbel" w:cs="Times New Roman"/>
                <w:sz w:val="24"/>
                <w:szCs w:val="24"/>
              </w:rPr>
              <w:t>, E. Mokrzycki (red.), T. 1–2, Warszawa 1984.</w:t>
            </w:r>
          </w:p>
          <w:p w14:paraId="350AAEC7" w14:textId="77777777" w:rsidR="00B00D7F" w:rsidRPr="00B00D7F" w:rsidRDefault="00B00D7F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</w:pP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 xml:space="preserve">T. Bennett, D. Watson, </w:t>
            </w:r>
            <w:r w:rsidRPr="00B00D7F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>Understanding Everyday Life</w:t>
            </w:r>
            <w:r w:rsidRPr="00B00D7F"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>, Oxford 2002.</w:t>
            </w:r>
          </w:p>
        </w:tc>
      </w:tr>
    </w:tbl>
    <w:p w14:paraId="28496BA8" w14:textId="77777777" w:rsidR="00EE6E64" w:rsidRPr="00B00D7F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  <w:lang w:val="en-US"/>
        </w:rPr>
      </w:pPr>
    </w:p>
    <w:p w14:paraId="23B3CC19" w14:textId="77777777" w:rsidR="00EE6E64" w:rsidRPr="00B00D7F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  <w:lang w:val="en-US"/>
        </w:rPr>
      </w:pPr>
    </w:p>
    <w:p w14:paraId="43A99A2C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5C8C6193" w14:textId="77777777" w:rsidR="009B16CF" w:rsidRDefault="009B16CF"/>
    <w:sectPr w:rsidR="009B16C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69E53" w14:textId="77777777" w:rsidR="00CF6CFA" w:rsidRDefault="00CF6CFA" w:rsidP="00EE6E64">
      <w:pPr>
        <w:spacing w:after="0" w:line="240" w:lineRule="auto"/>
      </w:pPr>
      <w:r>
        <w:separator/>
      </w:r>
    </w:p>
  </w:endnote>
  <w:endnote w:type="continuationSeparator" w:id="0">
    <w:p w14:paraId="35CD2D80" w14:textId="77777777" w:rsidR="00CF6CFA" w:rsidRDefault="00CF6CFA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11964" w14:textId="77777777" w:rsidR="00CF6CFA" w:rsidRDefault="00CF6CFA" w:rsidP="00EE6E64">
      <w:pPr>
        <w:spacing w:after="0" w:line="240" w:lineRule="auto"/>
      </w:pPr>
      <w:r>
        <w:separator/>
      </w:r>
    </w:p>
  </w:footnote>
  <w:footnote w:type="continuationSeparator" w:id="0">
    <w:p w14:paraId="6AA073CF" w14:textId="77777777" w:rsidR="00CF6CFA" w:rsidRDefault="00CF6CFA" w:rsidP="00EE6E64">
      <w:pPr>
        <w:spacing w:after="0" w:line="240" w:lineRule="auto"/>
      </w:pPr>
      <w:r>
        <w:continuationSeparator/>
      </w:r>
    </w:p>
  </w:footnote>
  <w:footnote w:id="1">
    <w:p w14:paraId="4FED3375" w14:textId="77777777"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1334055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na Pikus">
    <w15:presenceInfo w15:providerId="AD" w15:userId="S-1-5-21-2507886973-4043155982-43186854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71C5"/>
    <w:rsid w:val="00072999"/>
    <w:rsid w:val="0007401E"/>
    <w:rsid w:val="000A6B91"/>
    <w:rsid w:val="00103F04"/>
    <w:rsid w:val="00152A39"/>
    <w:rsid w:val="002065E1"/>
    <w:rsid w:val="00213D3A"/>
    <w:rsid w:val="00227B71"/>
    <w:rsid w:val="00294707"/>
    <w:rsid w:val="002B0B71"/>
    <w:rsid w:val="00304005"/>
    <w:rsid w:val="0034543E"/>
    <w:rsid w:val="003C6A2A"/>
    <w:rsid w:val="00430BA2"/>
    <w:rsid w:val="004350C5"/>
    <w:rsid w:val="00443B1D"/>
    <w:rsid w:val="00495A79"/>
    <w:rsid w:val="004D09BE"/>
    <w:rsid w:val="005301D8"/>
    <w:rsid w:val="005766C1"/>
    <w:rsid w:val="005A47DB"/>
    <w:rsid w:val="005D0C0E"/>
    <w:rsid w:val="005E0E91"/>
    <w:rsid w:val="00601D77"/>
    <w:rsid w:val="00610A5E"/>
    <w:rsid w:val="00623FCC"/>
    <w:rsid w:val="00635C86"/>
    <w:rsid w:val="00653EDD"/>
    <w:rsid w:val="0069509B"/>
    <w:rsid w:val="006A398A"/>
    <w:rsid w:val="006B6914"/>
    <w:rsid w:val="007651EB"/>
    <w:rsid w:val="00791B2C"/>
    <w:rsid w:val="007D4FDC"/>
    <w:rsid w:val="00802B66"/>
    <w:rsid w:val="00803905"/>
    <w:rsid w:val="008539F0"/>
    <w:rsid w:val="00855A1A"/>
    <w:rsid w:val="008E3D59"/>
    <w:rsid w:val="009B16CF"/>
    <w:rsid w:val="009B5DCD"/>
    <w:rsid w:val="00A032DF"/>
    <w:rsid w:val="00A0435F"/>
    <w:rsid w:val="00A100FE"/>
    <w:rsid w:val="00A55538"/>
    <w:rsid w:val="00A90F17"/>
    <w:rsid w:val="00AB258C"/>
    <w:rsid w:val="00B001A0"/>
    <w:rsid w:val="00B00D7F"/>
    <w:rsid w:val="00B20BA0"/>
    <w:rsid w:val="00B40FB2"/>
    <w:rsid w:val="00BC3735"/>
    <w:rsid w:val="00BE53FD"/>
    <w:rsid w:val="00BF67CA"/>
    <w:rsid w:val="00C010B5"/>
    <w:rsid w:val="00C4188F"/>
    <w:rsid w:val="00CF0716"/>
    <w:rsid w:val="00CF6CFA"/>
    <w:rsid w:val="00D61850"/>
    <w:rsid w:val="00E32A34"/>
    <w:rsid w:val="00E54120"/>
    <w:rsid w:val="00E73C07"/>
    <w:rsid w:val="00E75FB3"/>
    <w:rsid w:val="00E9258F"/>
    <w:rsid w:val="00EC18D4"/>
    <w:rsid w:val="00EE6E64"/>
    <w:rsid w:val="00EF1FCB"/>
    <w:rsid w:val="00F04271"/>
    <w:rsid w:val="00F26381"/>
    <w:rsid w:val="00F4230A"/>
    <w:rsid w:val="00F914A6"/>
    <w:rsid w:val="00FC6DB9"/>
    <w:rsid w:val="090D1510"/>
    <w:rsid w:val="1EBCE703"/>
    <w:rsid w:val="2CB4210D"/>
    <w:rsid w:val="2FEAC805"/>
    <w:rsid w:val="4AC786AE"/>
    <w:rsid w:val="58ABBE30"/>
    <w:rsid w:val="795D4E20"/>
    <w:rsid w:val="7AD0C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8660B"/>
  <w15:chartTrackingRefBased/>
  <w15:docId w15:val="{3B0C2E42-FB6F-45DC-962B-9F06DF23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69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69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69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9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9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9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966</Words>
  <Characters>5801</Characters>
  <Application>Microsoft Office Word</Application>
  <DocSecurity>0</DocSecurity>
  <Lines>48</Lines>
  <Paragraphs>13</Paragraphs>
  <ScaleCrop>false</ScaleCrop>
  <Company>Acer</Company>
  <LinksUpToDate>false</LinksUpToDate>
  <CharactersWithSpaces>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Anna Witkowska-Paleń</cp:lastModifiedBy>
  <cp:revision>20</cp:revision>
  <dcterms:created xsi:type="dcterms:W3CDTF">2020-10-26T16:34:00Z</dcterms:created>
  <dcterms:modified xsi:type="dcterms:W3CDTF">2025-11-05T08:54:00Z</dcterms:modified>
</cp:coreProperties>
</file>